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78226874"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bookmarkEnd w:id="1"/>
      <w:bookmarkEnd w:id="2"/>
      <w:bookmarkEnd w:id="3"/>
      <w:bookmarkEnd w:id="4"/>
      <w:r w:rsidR="00652E49">
        <w:rPr>
          <w:rStyle w:val="Strong"/>
          <w:b/>
          <w:bCs w:val="0"/>
          <w:sz w:val="24"/>
          <w:szCs w:val="24"/>
        </w:rPr>
        <w:t>23-w001-2</w:t>
      </w:r>
      <w:r w:rsidR="003C4625">
        <w:rPr>
          <w:rStyle w:val="Strong"/>
          <w:b/>
          <w:bCs w:val="0"/>
          <w:sz w:val="24"/>
          <w:szCs w:val="24"/>
        </w:rPr>
        <w:t>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52E49" w:rsidRPr="00487A5C" w14:paraId="053B03DF" w14:textId="77777777" w:rsidTr="006E17EC">
        <w:trPr>
          <w:cantSplit/>
          <w:tblHeader/>
        </w:trPr>
        <w:tc>
          <w:tcPr>
            <w:tcW w:w="2430" w:type="dxa"/>
            <w:shd w:val="clear" w:color="auto" w:fill="auto"/>
            <w:vAlign w:val="center"/>
          </w:tcPr>
          <w:p w14:paraId="5B4EEC3C" w14:textId="7FA63EB8" w:rsidR="00652E49" w:rsidRPr="00652E49" w:rsidRDefault="00652E49" w:rsidP="00652E49">
            <w:pPr>
              <w:pStyle w:val="TableContents"/>
              <w:rPr>
                <w:rFonts w:asciiTheme="minorHAnsi" w:hAnsiTheme="minorHAnsi"/>
                <w:sz w:val="22"/>
                <w:szCs w:val="22"/>
                <w:lang w:eastAsia="en-US"/>
              </w:rPr>
            </w:pPr>
            <w:r w:rsidRPr="00652E49">
              <w:rPr>
                <w:rFonts w:asciiTheme="minorHAnsi" w:hAnsiTheme="minorHAnsi"/>
                <w:sz w:val="22"/>
                <w:szCs w:val="22"/>
                <w:lang w:val="en-US" w:eastAsia="en-US"/>
              </w:rPr>
              <w:t>Experience &amp; Reputation</w:t>
            </w:r>
          </w:p>
        </w:tc>
        <w:tc>
          <w:tcPr>
            <w:tcW w:w="5367" w:type="dxa"/>
            <w:shd w:val="clear" w:color="auto" w:fill="auto"/>
          </w:tcPr>
          <w:p w14:paraId="3ADDF29E" w14:textId="27C10F3B" w:rsidR="00652E49" w:rsidRPr="00652E49" w:rsidRDefault="00652E49" w:rsidP="00652E49">
            <w:pPr>
              <w:pStyle w:val="TableContents"/>
              <w:numPr>
                <w:ilvl w:val="0"/>
                <w:numId w:val="3"/>
              </w:numPr>
              <w:rPr>
                <w:rFonts w:asciiTheme="minorHAnsi" w:hAnsiTheme="minorHAnsi"/>
                <w:sz w:val="22"/>
                <w:szCs w:val="22"/>
              </w:rPr>
            </w:pPr>
            <w:r w:rsidRPr="00652E49">
              <w:rPr>
                <w:rFonts w:asciiTheme="minorHAnsi" w:hAnsiTheme="minorHAnsi"/>
                <w:sz w:val="22"/>
                <w:szCs w:val="22"/>
              </w:rPr>
              <w:t>The proposal is clearly illustrating the contractors’s experiences with the required construction (17.5marks)</w:t>
            </w:r>
          </w:p>
        </w:tc>
        <w:tc>
          <w:tcPr>
            <w:tcW w:w="1360" w:type="dxa"/>
            <w:shd w:val="clear" w:color="auto" w:fill="auto"/>
            <w:vAlign w:val="center"/>
          </w:tcPr>
          <w:p w14:paraId="6FB170A3" w14:textId="19DAE39F" w:rsidR="00652E49" w:rsidRPr="00652E49" w:rsidRDefault="00652E49" w:rsidP="00652E49">
            <w:pPr>
              <w:pStyle w:val="TableContents"/>
              <w:jc w:val="center"/>
              <w:rPr>
                <w:rFonts w:asciiTheme="minorHAnsi" w:hAnsiTheme="minorHAnsi"/>
                <w:sz w:val="22"/>
                <w:szCs w:val="22"/>
                <w:lang w:eastAsia="en-US"/>
              </w:rPr>
            </w:pPr>
            <w:r w:rsidRPr="00652E49">
              <w:rPr>
                <w:rFonts w:asciiTheme="minorHAnsi" w:hAnsiTheme="minorHAnsi"/>
                <w:sz w:val="22"/>
                <w:szCs w:val="22"/>
                <w:lang w:val="en-US" w:eastAsia="en-US"/>
              </w:rPr>
              <w:t>17.5</w:t>
            </w:r>
          </w:p>
        </w:tc>
      </w:tr>
      <w:tr w:rsidR="00652E49" w:rsidRPr="00487A5C" w14:paraId="613F68D6" w14:textId="77777777" w:rsidTr="006E17EC">
        <w:trPr>
          <w:cantSplit/>
          <w:tblHeader/>
        </w:trPr>
        <w:tc>
          <w:tcPr>
            <w:tcW w:w="2430" w:type="dxa"/>
            <w:shd w:val="clear" w:color="auto" w:fill="auto"/>
            <w:vAlign w:val="center"/>
          </w:tcPr>
          <w:p w14:paraId="44102FCB" w14:textId="2EB82A29" w:rsidR="00652E49" w:rsidRPr="00652E49" w:rsidRDefault="00652E49" w:rsidP="00652E49">
            <w:pPr>
              <w:pStyle w:val="TableContents"/>
              <w:rPr>
                <w:rFonts w:asciiTheme="minorHAnsi" w:hAnsiTheme="minorHAnsi"/>
                <w:sz w:val="22"/>
                <w:szCs w:val="22"/>
                <w:lang w:eastAsia="en-US"/>
              </w:rPr>
            </w:pPr>
            <w:r>
              <w:rPr>
                <w:rFonts w:asciiTheme="minorHAnsi" w:hAnsiTheme="minorHAnsi"/>
                <w:sz w:val="22"/>
                <w:szCs w:val="22"/>
                <w:lang w:eastAsia="en-US"/>
              </w:rPr>
              <w:t>Q</w:t>
            </w:r>
            <w:r>
              <w:rPr>
                <w:rFonts w:asciiTheme="minorHAnsi" w:hAnsiTheme="minorHAnsi"/>
                <w:sz w:val="22"/>
                <w:szCs w:val="22"/>
              </w:rPr>
              <w:t>ualifications &amp; CV</w:t>
            </w:r>
          </w:p>
        </w:tc>
        <w:tc>
          <w:tcPr>
            <w:tcW w:w="5367" w:type="dxa"/>
            <w:shd w:val="clear" w:color="auto" w:fill="auto"/>
          </w:tcPr>
          <w:p w14:paraId="293F6028" w14:textId="77777777" w:rsidR="00652E49" w:rsidRPr="00652E49" w:rsidRDefault="00652E49" w:rsidP="00652E49">
            <w:pPr>
              <w:pStyle w:val="TableContents"/>
              <w:numPr>
                <w:ilvl w:val="0"/>
                <w:numId w:val="9"/>
              </w:numPr>
              <w:rPr>
                <w:rFonts w:asciiTheme="minorHAnsi" w:hAnsiTheme="minorHAnsi"/>
                <w:sz w:val="22"/>
                <w:szCs w:val="22"/>
              </w:rPr>
            </w:pPr>
            <w:r w:rsidRPr="00652E49">
              <w:rPr>
                <w:rFonts w:asciiTheme="minorHAnsi" w:hAnsiTheme="minorHAnsi"/>
                <w:sz w:val="22"/>
                <w:szCs w:val="22"/>
              </w:rPr>
              <w:t>Contractor’s references provided (17.5 marks)</w:t>
            </w:r>
          </w:p>
          <w:p w14:paraId="7F58B85E" w14:textId="2B4E7AFF" w:rsidR="00652E49" w:rsidRPr="00652E49" w:rsidRDefault="00652E49" w:rsidP="00652E49">
            <w:pPr>
              <w:pStyle w:val="TableContents"/>
              <w:numPr>
                <w:ilvl w:val="0"/>
                <w:numId w:val="9"/>
              </w:numPr>
              <w:rPr>
                <w:rFonts w:asciiTheme="minorHAnsi" w:hAnsiTheme="minorHAnsi"/>
                <w:sz w:val="22"/>
                <w:szCs w:val="22"/>
              </w:rPr>
            </w:pPr>
            <w:r w:rsidRPr="00652E49">
              <w:rPr>
                <w:rFonts w:asciiTheme="minorHAnsi" w:hAnsiTheme="minorHAnsi"/>
                <w:sz w:val="22"/>
                <w:szCs w:val="22"/>
              </w:rPr>
              <w:t xml:space="preserve">Employees CV </w:t>
            </w:r>
            <w:r>
              <w:rPr>
                <w:rFonts w:asciiTheme="minorHAnsi" w:hAnsiTheme="minorHAnsi"/>
                <w:sz w:val="22"/>
                <w:szCs w:val="22"/>
              </w:rPr>
              <w:t xml:space="preserve">and certificates </w:t>
            </w:r>
            <w:r w:rsidRPr="00652E49">
              <w:rPr>
                <w:rFonts w:asciiTheme="minorHAnsi" w:hAnsiTheme="minorHAnsi"/>
                <w:sz w:val="22"/>
                <w:szCs w:val="22"/>
              </w:rPr>
              <w:t>for plumbing, electrical, carpentry, painting and external works (17.5marks)</w:t>
            </w:r>
          </w:p>
          <w:p w14:paraId="4BA71FA2" w14:textId="09A5E630" w:rsidR="00652E49" w:rsidRPr="00652E49" w:rsidRDefault="00652E49" w:rsidP="00652E49">
            <w:pPr>
              <w:pStyle w:val="TableContents"/>
              <w:numPr>
                <w:ilvl w:val="0"/>
                <w:numId w:val="4"/>
              </w:numPr>
              <w:rPr>
                <w:rFonts w:asciiTheme="minorHAnsi" w:hAnsiTheme="minorHAnsi"/>
                <w:sz w:val="22"/>
                <w:szCs w:val="22"/>
              </w:rPr>
            </w:pPr>
            <w:r w:rsidRPr="00652E49">
              <w:rPr>
                <w:rFonts w:asciiTheme="minorHAnsi" w:hAnsiTheme="minorHAnsi"/>
                <w:sz w:val="22"/>
                <w:szCs w:val="22"/>
              </w:rPr>
              <w:t>Valid Operational license (17,5 marks).</w:t>
            </w:r>
          </w:p>
        </w:tc>
        <w:tc>
          <w:tcPr>
            <w:tcW w:w="1360" w:type="dxa"/>
            <w:shd w:val="clear" w:color="auto" w:fill="auto"/>
            <w:vAlign w:val="center"/>
          </w:tcPr>
          <w:p w14:paraId="657554B4" w14:textId="0D45CD33" w:rsidR="00652E49" w:rsidRPr="00652E49" w:rsidRDefault="00652E49" w:rsidP="00652E49">
            <w:pPr>
              <w:pStyle w:val="TableContents"/>
              <w:jc w:val="center"/>
              <w:rPr>
                <w:rFonts w:asciiTheme="minorHAnsi" w:hAnsiTheme="minorHAnsi"/>
                <w:sz w:val="22"/>
                <w:szCs w:val="22"/>
                <w:lang w:eastAsia="en-US"/>
              </w:rPr>
            </w:pPr>
            <w:r w:rsidRPr="00652E49">
              <w:rPr>
                <w:rFonts w:asciiTheme="minorHAnsi" w:hAnsiTheme="minorHAnsi"/>
                <w:sz w:val="22"/>
                <w:szCs w:val="22"/>
                <w:lang w:val="en-US" w:eastAsia="en-US"/>
              </w:rPr>
              <w:t>52.5</w:t>
            </w:r>
          </w:p>
        </w:tc>
      </w:tr>
      <w:tr w:rsidR="00652E49" w:rsidRPr="00487A5C" w14:paraId="7395E14D" w14:textId="77777777" w:rsidTr="006E17EC">
        <w:trPr>
          <w:cantSplit/>
          <w:tblHeader/>
        </w:trPr>
        <w:tc>
          <w:tcPr>
            <w:tcW w:w="2430" w:type="dxa"/>
            <w:shd w:val="clear" w:color="auto" w:fill="auto"/>
            <w:vAlign w:val="center"/>
          </w:tcPr>
          <w:p w14:paraId="58A5C5B6" w14:textId="600F095C" w:rsidR="00652E49" w:rsidRPr="00652E49" w:rsidRDefault="00652E49" w:rsidP="00652E49">
            <w:pPr>
              <w:pStyle w:val="TableContents"/>
              <w:rPr>
                <w:rFonts w:asciiTheme="minorHAnsi" w:hAnsiTheme="minorHAnsi"/>
                <w:sz w:val="22"/>
                <w:szCs w:val="22"/>
                <w:lang w:eastAsia="en-US"/>
              </w:rPr>
            </w:pPr>
            <w:r w:rsidRPr="00652E49">
              <w:rPr>
                <w:rFonts w:asciiTheme="minorHAnsi" w:hAnsiTheme="minorHAnsi"/>
                <w:sz w:val="22"/>
                <w:szCs w:val="22"/>
                <w:lang w:val="en-US" w:eastAsia="en-US"/>
              </w:rPr>
              <w:t xml:space="preserve">Workplan </w:t>
            </w:r>
          </w:p>
        </w:tc>
        <w:tc>
          <w:tcPr>
            <w:tcW w:w="5367" w:type="dxa"/>
            <w:shd w:val="clear" w:color="auto" w:fill="auto"/>
          </w:tcPr>
          <w:p w14:paraId="3BE6E843" w14:textId="77777777" w:rsidR="00652E49" w:rsidRPr="00652E49" w:rsidRDefault="00652E49" w:rsidP="00652E49">
            <w:pPr>
              <w:pStyle w:val="TableContents"/>
              <w:numPr>
                <w:ilvl w:val="0"/>
                <w:numId w:val="11"/>
              </w:numPr>
              <w:rPr>
                <w:rFonts w:asciiTheme="minorHAnsi" w:hAnsiTheme="minorHAnsi"/>
                <w:sz w:val="22"/>
                <w:szCs w:val="22"/>
              </w:rPr>
            </w:pPr>
            <w:r w:rsidRPr="00652E49">
              <w:rPr>
                <w:rFonts w:asciiTheme="minorHAnsi" w:hAnsiTheme="minorHAnsi"/>
                <w:sz w:val="22"/>
                <w:szCs w:val="22"/>
              </w:rPr>
              <w:t>Methodology shows how the contractor achieved the target deliverables (15 marks)</w:t>
            </w:r>
          </w:p>
          <w:p w14:paraId="23A8F695" w14:textId="24692404" w:rsidR="00652E49" w:rsidRPr="00652E49" w:rsidRDefault="00652E49" w:rsidP="00652E49">
            <w:pPr>
              <w:pStyle w:val="TableContents"/>
              <w:numPr>
                <w:ilvl w:val="0"/>
                <w:numId w:val="5"/>
              </w:numPr>
              <w:rPr>
                <w:rFonts w:asciiTheme="minorHAnsi" w:hAnsiTheme="minorHAnsi"/>
                <w:sz w:val="22"/>
                <w:szCs w:val="22"/>
              </w:rPr>
            </w:pPr>
            <w:r w:rsidRPr="00652E49">
              <w:rPr>
                <w:rFonts w:asciiTheme="minorHAnsi" w:hAnsiTheme="minorHAnsi"/>
                <w:sz w:val="22"/>
                <w:szCs w:val="22"/>
              </w:rPr>
              <w:t>Duration of work for the construction work (15 marks)</w:t>
            </w:r>
          </w:p>
        </w:tc>
        <w:tc>
          <w:tcPr>
            <w:tcW w:w="1360" w:type="dxa"/>
            <w:shd w:val="clear" w:color="auto" w:fill="auto"/>
            <w:vAlign w:val="center"/>
          </w:tcPr>
          <w:p w14:paraId="240875A4" w14:textId="7A5D1CE8" w:rsidR="00652E49" w:rsidRPr="00652E49" w:rsidRDefault="00652E49" w:rsidP="00652E49">
            <w:pPr>
              <w:pStyle w:val="TableContents"/>
              <w:jc w:val="center"/>
              <w:rPr>
                <w:rFonts w:asciiTheme="minorHAnsi" w:hAnsiTheme="minorHAnsi"/>
                <w:sz w:val="22"/>
                <w:szCs w:val="22"/>
                <w:lang w:eastAsia="en-US"/>
              </w:rPr>
            </w:pPr>
            <w:r w:rsidRPr="00652E49">
              <w:rPr>
                <w:rFonts w:asciiTheme="minorHAnsi" w:hAnsiTheme="minorHAnsi"/>
                <w:sz w:val="22"/>
                <w:szCs w:val="22"/>
                <w:lang w:val="en-US" w:eastAsia="en-US"/>
              </w:rPr>
              <w:t>30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(ts * tw) + (</w:t>
      </w:r>
      <w:ins w:id="16" w:author="Sven Erik" w:date="2020-08-26T15:47:00Z">
        <w:r w:rsidR="00726DFC">
          <w:rPr>
            <w:rFonts w:ascii="Calibri" w:hAnsi="Calibri"/>
            <w:b/>
            <w:lang w:val="en-GB"/>
          </w:rPr>
          <w:t>(</w:t>
        </w:r>
      </w:ins>
      <w:r w:rsidRPr="00487A5C">
        <w:rPr>
          <w:rFonts w:ascii="Calibri" w:hAnsi="Calibri"/>
          <w:b/>
          <w:lang w:val="en-GB"/>
        </w:rPr>
        <w:t>tc / lc</w:t>
      </w:r>
      <w:ins w:id="17"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r w:rsidRPr="00487A5C">
        <w:rPr>
          <w:rFonts w:ascii="Calibri" w:hAnsi="Calibri"/>
          <w:sz w:val="20"/>
          <w:szCs w:val="20"/>
          <w:lang w:val="en-GB"/>
        </w:rPr>
        <w:lastRenderedPageBreak/>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716029" w14:textId="77777777" w:rsidR="00323841" w:rsidRDefault="00323841">
      <w:r>
        <w:separator/>
      </w:r>
    </w:p>
  </w:endnote>
  <w:endnote w:type="continuationSeparator" w:id="0">
    <w:p w14:paraId="5533FB1A" w14:textId="77777777" w:rsidR="00323841" w:rsidRDefault="0032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CD18F04" w:rsidR="00D15CF2" w:rsidRDefault="004878F3" w:rsidP="004878F3">
    <w:pPr>
      <w:pStyle w:val="Footer"/>
    </w:pPr>
    <w:r>
      <w:fldChar w:fldCharType="begin"/>
    </w:r>
    <w:r>
      <w:instrText xml:space="preserve"> DATE \@ "yyyy-MM-dd" </w:instrText>
    </w:r>
    <w:r>
      <w:fldChar w:fldCharType="separate"/>
    </w:r>
    <w:r w:rsidR="003C4625">
      <w:rPr>
        <w:noProof/>
      </w:rPr>
      <w:t>2024-05-24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66C88" w14:textId="77777777" w:rsidR="00323841" w:rsidRDefault="00323841">
      <w:r>
        <w:separator/>
      </w:r>
    </w:p>
  </w:footnote>
  <w:footnote w:type="continuationSeparator" w:id="0">
    <w:p w14:paraId="0C7A6E0B" w14:textId="77777777" w:rsidR="00323841" w:rsidRDefault="003238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0A46A27C"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64978310">
    <w:abstractNumId w:val="2"/>
  </w:num>
  <w:num w:numId="2" w16cid:durableId="584921364">
    <w:abstractNumId w:val="7"/>
  </w:num>
  <w:num w:numId="3" w16cid:durableId="19934747">
    <w:abstractNumId w:val="6"/>
  </w:num>
  <w:num w:numId="4" w16cid:durableId="26030222">
    <w:abstractNumId w:val="5"/>
  </w:num>
  <w:num w:numId="5" w16cid:durableId="1499613816">
    <w:abstractNumId w:val="0"/>
  </w:num>
  <w:num w:numId="6" w16cid:durableId="1296526545">
    <w:abstractNumId w:val="4"/>
  </w:num>
  <w:num w:numId="7" w16cid:durableId="1031036518">
    <w:abstractNumId w:val="1"/>
  </w:num>
  <w:num w:numId="8" w16cid:durableId="1754352192">
    <w:abstractNumId w:val="3"/>
  </w:num>
  <w:num w:numId="9" w16cid:durableId="1686595873">
    <w:abstractNumId w:val="5"/>
  </w:num>
  <w:num w:numId="10" w16cid:durableId="57284241">
    <w:abstractNumId w:val="0"/>
  </w:num>
  <w:num w:numId="11" w16cid:durableId="2005863227">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4625"/>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2E49"/>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57FD"/>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2ABA"/>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36D3E"/>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792</Words>
  <Characters>4519</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2016-10-18T02:57:00Z</cp:lastPrinted>
  <dcterms:created xsi:type="dcterms:W3CDTF">2020-08-26T13:47:00Z</dcterms:created>
  <dcterms:modified xsi:type="dcterms:W3CDTF">2024-05-23T23:03:00Z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